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9802B" w14:textId="77777777" w:rsidR="00C110EF" w:rsidRPr="00C110EF" w:rsidRDefault="00C110EF" w:rsidP="00C110EF">
      <w:pPr>
        <w:rPr>
          <w:rFonts w:eastAsiaTheme="majorEastAsia" w:cs="Segoe UI Emoji"/>
          <w:b/>
          <w:bCs/>
          <w:spacing w:val="5"/>
          <w:kern w:val="28"/>
          <w:lang w:val="en-IN"/>
        </w:rPr>
      </w:pPr>
      <w:r w:rsidRPr="00C110EF">
        <w:rPr>
          <w:rFonts w:eastAsiaTheme="majorEastAsia" w:cs="Segoe UI Emoji"/>
          <w:b/>
          <w:bCs/>
          <w:spacing w:val="5"/>
          <w:kern w:val="28"/>
          <w:highlight w:val="cyan"/>
          <w:lang w:val="en-IN"/>
        </w:rPr>
        <w:t>User Story – Registration Page</w:t>
      </w:r>
    </w:p>
    <w:p w14:paraId="3796C325" w14:textId="77777777" w:rsidR="00C110EF" w:rsidRPr="00C110EF" w:rsidRDefault="00C110EF" w:rsidP="00C110EF">
      <w:pPr>
        <w:rPr>
          <w:rFonts w:eastAsiaTheme="majorEastAsia" w:cs="Segoe UI Emoji"/>
          <w:b/>
          <w:bCs/>
          <w:spacing w:val="5"/>
          <w:kern w:val="28"/>
          <w:lang w:val="en-IN"/>
        </w:rPr>
      </w:pPr>
      <w:r w:rsidRPr="00C110EF">
        <w:rPr>
          <w:rFonts w:eastAsiaTheme="majorEastAsia" w:cs="Segoe UI Emoji"/>
          <w:b/>
          <w:bCs/>
          <w:spacing w:val="5"/>
          <w:kern w:val="28"/>
          <w:lang w:val="en-IN"/>
        </w:rPr>
        <w:t>User Story</w:t>
      </w:r>
    </w:p>
    <w:p w14:paraId="2DC92DE5" w14:textId="77777777" w:rsidR="00C110EF" w:rsidRPr="00C110EF" w:rsidRDefault="00C110EF" w:rsidP="00C110EF">
      <w:pPr>
        <w:rPr>
          <w:rFonts w:eastAsiaTheme="majorEastAsia" w:cs="Segoe UI Emoji"/>
          <w:spacing w:val="5"/>
          <w:kern w:val="28"/>
          <w:lang w:val="en-IN"/>
        </w:rPr>
      </w:pPr>
      <w:r w:rsidRPr="00C110EF">
        <w:rPr>
          <w:rFonts w:eastAsiaTheme="majorEastAsia" w:cs="Segoe UI Emoji"/>
          <w:b/>
          <w:bCs/>
          <w:spacing w:val="5"/>
          <w:kern w:val="28"/>
          <w:lang w:val="en-IN"/>
        </w:rPr>
        <w:t>As a new user</w:t>
      </w:r>
      <w:r w:rsidRPr="00C110EF">
        <w:rPr>
          <w:rFonts w:eastAsiaTheme="majorEastAsia" w:cs="Segoe UI Emoji"/>
          <w:spacing w:val="5"/>
          <w:kern w:val="28"/>
          <w:lang w:val="en-IN"/>
        </w:rPr>
        <w:t xml:space="preserve">, I want to register by entering my </w:t>
      </w:r>
      <w:r w:rsidRPr="00C110EF">
        <w:rPr>
          <w:rFonts w:eastAsiaTheme="majorEastAsia" w:cs="Segoe UI Emoji"/>
          <w:b/>
          <w:bCs/>
          <w:spacing w:val="5"/>
          <w:kern w:val="28"/>
          <w:lang w:val="en-IN"/>
        </w:rPr>
        <w:t>personal</w:t>
      </w:r>
      <w:r w:rsidRPr="00C110EF">
        <w:rPr>
          <w:rFonts w:eastAsiaTheme="majorEastAsia" w:cs="Segoe UI Emoji"/>
          <w:spacing w:val="5"/>
          <w:kern w:val="28"/>
          <w:lang w:val="en-IN"/>
        </w:rPr>
        <w:t xml:space="preserve"> and </w:t>
      </w:r>
      <w:r w:rsidRPr="00C110EF">
        <w:rPr>
          <w:rFonts w:eastAsiaTheme="majorEastAsia" w:cs="Segoe UI Emoji"/>
          <w:b/>
          <w:bCs/>
          <w:spacing w:val="5"/>
          <w:kern w:val="28"/>
          <w:lang w:val="en-IN"/>
        </w:rPr>
        <w:t>academic details</w:t>
      </w:r>
      <w:r w:rsidRPr="00C110EF">
        <w:rPr>
          <w:rFonts w:eastAsiaTheme="majorEastAsia" w:cs="Segoe UI Emoji"/>
          <w:spacing w:val="5"/>
          <w:kern w:val="28"/>
          <w:lang w:val="en-IN"/>
        </w:rPr>
        <w:t xml:space="preserve">, so that I can </w:t>
      </w:r>
      <w:r w:rsidRPr="00C110EF">
        <w:rPr>
          <w:rFonts w:eastAsiaTheme="majorEastAsia" w:cs="Segoe UI Emoji"/>
          <w:b/>
          <w:bCs/>
          <w:spacing w:val="5"/>
          <w:kern w:val="28"/>
          <w:lang w:val="en-IN"/>
        </w:rPr>
        <w:t>create</w:t>
      </w:r>
      <w:r w:rsidRPr="00C110EF">
        <w:rPr>
          <w:rFonts w:eastAsiaTheme="majorEastAsia" w:cs="Segoe UI Emoji"/>
          <w:spacing w:val="5"/>
          <w:kern w:val="28"/>
          <w:lang w:val="en-IN"/>
        </w:rPr>
        <w:t xml:space="preserve"> an account and access the platform’s services.</w:t>
      </w:r>
    </w:p>
    <w:p w14:paraId="19F280A9" w14:textId="77777777" w:rsidR="00C110EF" w:rsidRPr="00C110EF" w:rsidRDefault="00000000" w:rsidP="00C110EF">
      <w:pPr>
        <w:rPr>
          <w:rFonts w:eastAsiaTheme="majorEastAsia" w:cs="Segoe UI Emoji"/>
          <w:spacing w:val="5"/>
          <w:kern w:val="28"/>
          <w:lang w:val="en-IN"/>
        </w:rPr>
      </w:pPr>
      <w:r>
        <w:rPr>
          <w:rFonts w:eastAsiaTheme="majorEastAsia" w:cs="Segoe UI Emoji"/>
          <w:spacing w:val="5"/>
          <w:kern w:val="28"/>
          <w:lang w:val="en-IN"/>
        </w:rPr>
        <w:pict w14:anchorId="5262D035">
          <v:rect id="_x0000_i1025" style="width:0;height:1.5pt" o:hralign="center" o:hrstd="t" o:hr="t" fillcolor="#a0a0a0" stroked="f"/>
        </w:pict>
      </w:r>
    </w:p>
    <w:p w14:paraId="073E9E67" w14:textId="77777777" w:rsidR="00C110EF" w:rsidRPr="00C110EF" w:rsidRDefault="00C110EF" w:rsidP="00C110EF">
      <w:pPr>
        <w:rPr>
          <w:rFonts w:eastAsiaTheme="majorEastAsia" w:cs="Segoe UI Emoji"/>
          <w:b/>
          <w:bCs/>
          <w:spacing w:val="5"/>
          <w:kern w:val="28"/>
          <w:lang w:val="en-IN"/>
        </w:rPr>
      </w:pPr>
      <w:r w:rsidRPr="00C110EF">
        <w:rPr>
          <w:rFonts w:eastAsiaTheme="majorEastAsia" w:cs="Segoe UI Emoji"/>
          <w:b/>
          <w:bCs/>
          <w:spacing w:val="5"/>
          <w:kern w:val="28"/>
          <w:lang w:val="en-IN"/>
        </w:rPr>
        <w:t>Registration Fields</w:t>
      </w:r>
    </w:p>
    <w:p w14:paraId="084F8214" w14:textId="3B912BF8" w:rsidR="00C110EF" w:rsidRPr="00C110EF" w:rsidRDefault="00C110EF">
      <w:pPr>
        <w:numPr>
          <w:ilvl w:val="0"/>
          <w:numId w:val="7"/>
        </w:numPr>
        <w:rPr>
          <w:rFonts w:eastAsiaTheme="majorEastAsia" w:cs="Segoe UI Emoji"/>
          <w:spacing w:val="5"/>
          <w:kern w:val="28"/>
          <w:lang w:val="en-IN"/>
        </w:rPr>
      </w:pPr>
      <w:r w:rsidRPr="0083769F">
        <w:rPr>
          <w:rFonts w:eastAsiaTheme="majorEastAsia" w:cs="Segoe UI Emoji"/>
          <w:b/>
          <w:bCs/>
          <w:spacing w:val="5"/>
          <w:kern w:val="28"/>
          <w:highlight w:val="yellow"/>
          <w:lang w:val="en-IN"/>
        </w:rPr>
        <w:t>Title</w:t>
      </w:r>
      <w:r w:rsidRPr="0083769F">
        <w:rPr>
          <w:rFonts w:eastAsiaTheme="majorEastAsia" w:cs="Segoe UI Emoji"/>
          <w:spacing w:val="5"/>
          <w:kern w:val="28"/>
          <w:highlight w:val="yellow"/>
          <w:lang w:val="en-IN"/>
        </w:rPr>
        <w:t xml:space="preserve"> – Dropdown (e.g., Mr., M</w:t>
      </w:r>
      <w:r w:rsidR="00564262">
        <w:rPr>
          <w:rFonts w:eastAsiaTheme="majorEastAsia" w:cs="Segoe UI Emoji"/>
          <w:spacing w:val="5"/>
          <w:kern w:val="28"/>
          <w:highlight w:val="yellow"/>
          <w:lang w:val="en-IN"/>
        </w:rPr>
        <w:t>r</w:t>
      </w:r>
      <w:r w:rsidRPr="0083769F">
        <w:rPr>
          <w:rFonts w:eastAsiaTheme="majorEastAsia" w:cs="Segoe UI Emoji"/>
          <w:spacing w:val="5"/>
          <w:kern w:val="28"/>
          <w:highlight w:val="yellow"/>
          <w:lang w:val="en-IN"/>
        </w:rPr>
        <w:t>s., Dr.</w:t>
      </w:r>
      <w:r w:rsidR="00433546">
        <w:rPr>
          <w:rFonts w:eastAsiaTheme="majorEastAsia" w:cs="Segoe UI Emoji"/>
          <w:spacing w:val="5"/>
          <w:kern w:val="28"/>
          <w:highlight w:val="yellow"/>
          <w:lang w:val="en-IN"/>
        </w:rPr>
        <w:t>, Miss</w:t>
      </w:r>
      <w:r w:rsidR="008E53AF">
        <w:rPr>
          <w:rFonts w:eastAsiaTheme="majorEastAsia" w:cs="Segoe UI Emoji"/>
          <w:spacing w:val="5"/>
          <w:kern w:val="28"/>
          <w:highlight w:val="yellow"/>
          <w:lang w:val="en-IN"/>
        </w:rPr>
        <w:t>., Ms., Prof</w:t>
      </w:r>
      <w:ins w:id="0" w:author="Microsoft Word" w:date="2025-06-06T12:41:00Z" w16du:dateUtc="2025-06-06T07:11:00Z">
        <w:r w:rsidR="00564262">
          <w:rPr>
            <w:rFonts w:eastAsiaTheme="majorEastAsia" w:cs="Segoe UI Emoji"/>
            <w:spacing w:val="5"/>
            <w:kern w:val="28"/>
            <w:highlight w:val="yellow"/>
            <w:lang w:val="en-IN"/>
          </w:rPr>
          <w:t xml:space="preserve">., </w:t>
        </w:r>
        <w:r w:rsidR="00D358BD">
          <w:rPr>
            <w:rFonts w:eastAsiaTheme="majorEastAsia" w:cs="Segoe UI Emoji"/>
            <w:spacing w:val="5"/>
            <w:kern w:val="28"/>
            <w:highlight w:val="yellow"/>
            <w:lang w:val="en-IN"/>
          </w:rPr>
          <w:t>Asst. Prof</w:t>
        </w:r>
      </w:ins>
      <w:r w:rsidR="00D358BD">
        <w:rPr>
          <w:rFonts w:eastAsiaTheme="majorEastAsia" w:cs="Segoe UI Emoji"/>
          <w:spacing w:val="5"/>
          <w:kern w:val="28"/>
          <w:highlight w:val="yellow"/>
          <w:lang w:val="en-IN"/>
        </w:rPr>
        <w:t xml:space="preserve">., </w:t>
      </w:r>
      <w:r w:rsidR="00564262">
        <w:rPr>
          <w:rFonts w:eastAsiaTheme="majorEastAsia" w:cs="Segoe UI Emoji"/>
          <w:spacing w:val="5"/>
          <w:kern w:val="28"/>
          <w:highlight w:val="yellow"/>
          <w:lang w:val="en-IN"/>
        </w:rPr>
        <w:t>Mx</w:t>
      </w:r>
      <w:r w:rsidRPr="0083769F">
        <w:rPr>
          <w:rFonts w:eastAsiaTheme="majorEastAsia" w:cs="Segoe UI Emoji"/>
          <w:spacing w:val="5"/>
          <w:kern w:val="28"/>
          <w:highlight w:val="yellow"/>
          <w:lang w:val="en-IN"/>
        </w:rPr>
        <w:t>)</w:t>
      </w:r>
      <w:r w:rsidR="00B64556" w:rsidRPr="0083769F">
        <w:rPr>
          <w:rFonts w:eastAsiaTheme="majorEastAsia" w:cs="Segoe UI Emoji"/>
          <w:spacing w:val="5"/>
          <w:kern w:val="28"/>
          <w:highlight w:val="yellow"/>
          <w:lang w:val="en-IN"/>
        </w:rPr>
        <w:t xml:space="preserve"> (Required</w:t>
      </w:r>
      <w:r w:rsidR="00B64556">
        <w:rPr>
          <w:rFonts w:eastAsiaTheme="majorEastAsia" w:cs="Segoe UI Emoji"/>
          <w:spacing w:val="5"/>
          <w:kern w:val="28"/>
          <w:lang w:val="en-IN"/>
        </w:rPr>
        <w:t>)</w:t>
      </w:r>
    </w:p>
    <w:p w14:paraId="6D3DF6A1" w14:textId="6F42392D" w:rsidR="00C110EF" w:rsidRPr="00C110EF" w:rsidRDefault="00C110EF">
      <w:pPr>
        <w:numPr>
          <w:ilvl w:val="0"/>
          <w:numId w:val="7"/>
        </w:numPr>
        <w:rPr>
          <w:rFonts w:eastAsiaTheme="majorEastAsia" w:cs="Segoe UI Emoji"/>
          <w:spacing w:val="5"/>
          <w:kern w:val="28"/>
          <w:lang w:val="en-IN"/>
        </w:rPr>
      </w:pPr>
      <w:r w:rsidRPr="00C110EF">
        <w:rPr>
          <w:rFonts w:eastAsiaTheme="majorEastAsia" w:cs="Segoe UI Emoji"/>
          <w:b/>
          <w:bCs/>
          <w:spacing w:val="5"/>
          <w:kern w:val="28"/>
          <w:lang w:val="en-IN"/>
        </w:rPr>
        <w:t>First Name</w:t>
      </w:r>
      <w:r w:rsidRPr="00C110EF">
        <w:rPr>
          <w:rFonts w:eastAsiaTheme="majorEastAsia" w:cs="Segoe UI Emoji"/>
          <w:spacing w:val="5"/>
          <w:kern w:val="28"/>
          <w:lang w:val="en-IN"/>
        </w:rPr>
        <w:t xml:space="preserve"> – Text input</w:t>
      </w:r>
      <w:r w:rsidR="00B64556">
        <w:rPr>
          <w:rFonts w:eastAsiaTheme="majorEastAsia" w:cs="Segoe UI Emoji"/>
          <w:spacing w:val="5"/>
          <w:kern w:val="28"/>
          <w:lang w:val="en-IN"/>
        </w:rPr>
        <w:t xml:space="preserve"> (Required)</w:t>
      </w:r>
    </w:p>
    <w:p w14:paraId="7D2B759F" w14:textId="4036D2F9" w:rsidR="00C110EF" w:rsidRPr="00C110EF" w:rsidRDefault="00C110EF">
      <w:pPr>
        <w:numPr>
          <w:ilvl w:val="0"/>
          <w:numId w:val="7"/>
        </w:numPr>
        <w:rPr>
          <w:rFonts w:eastAsiaTheme="majorEastAsia" w:cs="Segoe UI Emoji"/>
          <w:spacing w:val="5"/>
          <w:kern w:val="28"/>
          <w:lang w:val="en-IN"/>
        </w:rPr>
      </w:pPr>
      <w:r w:rsidRPr="00C110EF">
        <w:rPr>
          <w:rFonts w:eastAsiaTheme="majorEastAsia" w:cs="Segoe UI Emoji"/>
          <w:b/>
          <w:bCs/>
          <w:spacing w:val="5"/>
          <w:kern w:val="28"/>
          <w:lang w:val="en-IN"/>
        </w:rPr>
        <w:t>Last Name</w:t>
      </w:r>
      <w:r w:rsidRPr="00C110EF">
        <w:rPr>
          <w:rFonts w:eastAsiaTheme="majorEastAsia" w:cs="Segoe UI Emoji"/>
          <w:spacing w:val="5"/>
          <w:kern w:val="28"/>
          <w:lang w:val="en-IN"/>
        </w:rPr>
        <w:t xml:space="preserve"> – Text input</w:t>
      </w:r>
      <w:r w:rsidR="00B64556">
        <w:rPr>
          <w:rFonts w:eastAsiaTheme="majorEastAsia" w:cs="Segoe UI Emoji"/>
          <w:spacing w:val="5"/>
          <w:kern w:val="28"/>
          <w:lang w:val="en-IN"/>
        </w:rPr>
        <w:t xml:space="preserve"> (Required)</w:t>
      </w:r>
    </w:p>
    <w:p w14:paraId="074C4DC6" w14:textId="00368E19" w:rsidR="00C110EF" w:rsidRPr="00C110EF" w:rsidRDefault="00C110EF">
      <w:pPr>
        <w:numPr>
          <w:ilvl w:val="0"/>
          <w:numId w:val="7"/>
        </w:numPr>
        <w:rPr>
          <w:rFonts w:eastAsiaTheme="majorEastAsia" w:cs="Segoe UI Emoji"/>
          <w:spacing w:val="5"/>
          <w:kern w:val="28"/>
          <w:lang w:val="en-IN"/>
        </w:rPr>
      </w:pPr>
      <w:r w:rsidRPr="00C110EF">
        <w:rPr>
          <w:rFonts w:eastAsiaTheme="majorEastAsia" w:cs="Segoe UI Emoji"/>
          <w:b/>
          <w:bCs/>
          <w:spacing w:val="5"/>
          <w:kern w:val="28"/>
          <w:lang w:val="en-IN"/>
        </w:rPr>
        <w:t>Country</w:t>
      </w:r>
      <w:r w:rsidRPr="00C110EF">
        <w:rPr>
          <w:rFonts w:eastAsiaTheme="majorEastAsia" w:cs="Segoe UI Emoji"/>
          <w:spacing w:val="5"/>
          <w:kern w:val="28"/>
          <w:lang w:val="en-IN"/>
        </w:rPr>
        <w:t xml:space="preserve"> – Dropdown selection</w:t>
      </w:r>
      <w:r w:rsidR="00B64556">
        <w:rPr>
          <w:rFonts w:eastAsiaTheme="majorEastAsia" w:cs="Segoe UI Emoji"/>
          <w:spacing w:val="5"/>
          <w:kern w:val="28"/>
          <w:lang w:val="en-IN"/>
        </w:rPr>
        <w:t xml:space="preserve"> (Required)</w:t>
      </w:r>
    </w:p>
    <w:p w14:paraId="155065E5" w14:textId="4445EC89" w:rsidR="00C110EF" w:rsidRPr="00C110EF" w:rsidRDefault="00C110EF">
      <w:pPr>
        <w:numPr>
          <w:ilvl w:val="0"/>
          <w:numId w:val="7"/>
        </w:numPr>
        <w:rPr>
          <w:rFonts w:eastAsiaTheme="majorEastAsia" w:cs="Segoe UI Emoji"/>
          <w:spacing w:val="5"/>
          <w:kern w:val="28"/>
          <w:lang w:val="en-IN"/>
        </w:rPr>
      </w:pPr>
      <w:r w:rsidRPr="00C110EF">
        <w:rPr>
          <w:rFonts w:eastAsiaTheme="majorEastAsia" w:cs="Segoe UI Emoji"/>
          <w:b/>
          <w:bCs/>
          <w:spacing w:val="5"/>
          <w:kern w:val="28"/>
          <w:lang w:val="en-IN"/>
        </w:rPr>
        <w:t>Mobile Number</w:t>
      </w:r>
      <w:r w:rsidRPr="00C110EF">
        <w:rPr>
          <w:rFonts w:eastAsiaTheme="majorEastAsia" w:cs="Segoe UI Emoji"/>
          <w:spacing w:val="5"/>
          <w:kern w:val="28"/>
          <w:lang w:val="en-IN"/>
        </w:rPr>
        <w:t xml:space="preserve"> – Numeric input</w:t>
      </w:r>
      <w:r w:rsidR="00B64556">
        <w:rPr>
          <w:rFonts w:eastAsiaTheme="majorEastAsia" w:cs="Segoe UI Emoji"/>
          <w:spacing w:val="5"/>
          <w:kern w:val="28"/>
          <w:lang w:val="en-IN"/>
        </w:rPr>
        <w:t xml:space="preserve"> (Required)</w:t>
      </w:r>
    </w:p>
    <w:p w14:paraId="0E046D73" w14:textId="33BBC520" w:rsidR="00B64556" w:rsidRPr="00C110EF" w:rsidRDefault="00C110EF">
      <w:pPr>
        <w:numPr>
          <w:ilvl w:val="0"/>
          <w:numId w:val="7"/>
        </w:numPr>
        <w:rPr>
          <w:rFonts w:eastAsiaTheme="majorEastAsia" w:cs="Segoe UI Emoji"/>
          <w:spacing w:val="5"/>
          <w:kern w:val="28"/>
          <w:lang w:val="en-IN"/>
        </w:rPr>
      </w:pPr>
      <w:r w:rsidRPr="00C110EF">
        <w:rPr>
          <w:rFonts w:eastAsiaTheme="majorEastAsia" w:cs="Segoe UI Emoji"/>
          <w:b/>
          <w:bCs/>
          <w:spacing w:val="5"/>
          <w:kern w:val="28"/>
          <w:lang w:val="en-IN"/>
        </w:rPr>
        <w:t>Highest Academic Degree</w:t>
      </w:r>
      <w:r w:rsidRPr="00C110EF">
        <w:rPr>
          <w:rFonts w:eastAsiaTheme="majorEastAsia" w:cs="Segoe UI Emoji"/>
          <w:spacing w:val="5"/>
          <w:kern w:val="28"/>
          <w:lang w:val="en-IN"/>
        </w:rPr>
        <w:t xml:space="preserve"> – </w:t>
      </w:r>
      <w:r w:rsidR="00B64556" w:rsidRPr="00C110EF">
        <w:rPr>
          <w:rFonts w:eastAsiaTheme="majorEastAsia" w:cs="Segoe UI Emoji"/>
          <w:spacing w:val="5"/>
          <w:kern w:val="28"/>
          <w:lang w:val="en-IN"/>
        </w:rPr>
        <w:t>Text input</w:t>
      </w:r>
      <w:r w:rsidR="00B64556">
        <w:rPr>
          <w:rFonts w:eastAsiaTheme="majorEastAsia" w:cs="Segoe UI Emoji"/>
          <w:spacing w:val="5"/>
          <w:kern w:val="28"/>
          <w:lang w:val="en-IN"/>
        </w:rPr>
        <w:t xml:space="preserve"> (Optional) </w:t>
      </w:r>
    </w:p>
    <w:p w14:paraId="6A4932D9" w14:textId="497C9E0C" w:rsidR="00C110EF" w:rsidRPr="00C110EF" w:rsidRDefault="00C110EF">
      <w:pPr>
        <w:numPr>
          <w:ilvl w:val="0"/>
          <w:numId w:val="7"/>
        </w:numPr>
        <w:rPr>
          <w:rFonts w:eastAsiaTheme="majorEastAsia" w:cs="Segoe UI Emoji"/>
          <w:spacing w:val="5"/>
          <w:kern w:val="28"/>
          <w:lang w:val="en-IN"/>
        </w:rPr>
      </w:pPr>
      <w:r w:rsidRPr="00C110EF">
        <w:rPr>
          <w:rFonts w:eastAsiaTheme="majorEastAsia" w:cs="Segoe UI Emoji"/>
          <w:b/>
          <w:bCs/>
          <w:spacing w:val="5"/>
          <w:kern w:val="28"/>
          <w:lang w:val="en-IN"/>
        </w:rPr>
        <w:t>Email</w:t>
      </w:r>
      <w:r w:rsidRPr="00C110EF">
        <w:rPr>
          <w:rFonts w:eastAsiaTheme="majorEastAsia" w:cs="Segoe UI Emoji"/>
          <w:spacing w:val="5"/>
          <w:kern w:val="28"/>
          <w:lang w:val="en-IN"/>
        </w:rPr>
        <w:t xml:space="preserve"> – Text input (valid email format)</w:t>
      </w:r>
      <w:r w:rsidR="00B64556" w:rsidRPr="00B64556">
        <w:rPr>
          <w:rFonts w:eastAsiaTheme="majorEastAsia" w:cs="Segoe UI Emoji"/>
          <w:spacing w:val="5"/>
          <w:kern w:val="28"/>
          <w:lang w:val="en-IN"/>
        </w:rPr>
        <w:t xml:space="preserve"> </w:t>
      </w:r>
      <w:r w:rsidR="00B64556">
        <w:rPr>
          <w:rFonts w:eastAsiaTheme="majorEastAsia" w:cs="Segoe UI Emoji"/>
          <w:spacing w:val="5"/>
          <w:kern w:val="28"/>
          <w:lang w:val="en-IN"/>
        </w:rPr>
        <w:t>(Required)</w:t>
      </w:r>
    </w:p>
    <w:p w14:paraId="15309A22" w14:textId="747D3D67" w:rsidR="00C110EF" w:rsidRPr="00C110EF" w:rsidRDefault="00C110EF">
      <w:pPr>
        <w:numPr>
          <w:ilvl w:val="0"/>
          <w:numId w:val="7"/>
        </w:numPr>
        <w:rPr>
          <w:rFonts w:eastAsiaTheme="majorEastAsia" w:cs="Segoe UI Emoji"/>
          <w:spacing w:val="5"/>
          <w:kern w:val="28"/>
          <w:lang w:val="en-IN"/>
        </w:rPr>
      </w:pPr>
      <w:r w:rsidRPr="00C110EF">
        <w:rPr>
          <w:rFonts w:eastAsiaTheme="majorEastAsia" w:cs="Segoe UI Emoji"/>
          <w:b/>
          <w:bCs/>
          <w:spacing w:val="5"/>
          <w:kern w:val="28"/>
          <w:lang w:val="en-IN"/>
        </w:rPr>
        <w:t>Data Protection Consent</w:t>
      </w:r>
      <w:r w:rsidRPr="00C110EF">
        <w:rPr>
          <w:rFonts w:eastAsiaTheme="majorEastAsia" w:cs="Segoe UI Emoji"/>
          <w:spacing w:val="5"/>
          <w:kern w:val="28"/>
          <w:lang w:val="en-IN"/>
        </w:rPr>
        <w:t xml:space="preserve"> – Required checkbox</w:t>
      </w:r>
      <w:r w:rsidR="00B64556">
        <w:rPr>
          <w:rFonts w:eastAsiaTheme="majorEastAsia" w:cs="Segoe UI Emoji"/>
          <w:spacing w:val="5"/>
          <w:kern w:val="28"/>
          <w:lang w:val="en-IN"/>
        </w:rPr>
        <w:t xml:space="preserve"> (Required) </w:t>
      </w:r>
    </w:p>
    <w:p w14:paraId="0495C207" w14:textId="1D4DD221" w:rsidR="00C110EF" w:rsidRPr="00C110EF" w:rsidRDefault="00C110EF">
      <w:pPr>
        <w:numPr>
          <w:ilvl w:val="0"/>
          <w:numId w:val="7"/>
        </w:numPr>
        <w:rPr>
          <w:rFonts w:eastAsiaTheme="majorEastAsia" w:cs="Segoe UI Emoji"/>
          <w:spacing w:val="5"/>
          <w:kern w:val="28"/>
          <w:lang w:val="en-IN"/>
        </w:rPr>
      </w:pPr>
      <w:r w:rsidRPr="00C110EF">
        <w:rPr>
          <w:rFonts w:eastAsiaTheme="majorEastAsia" w:cs="Segoe UI Emoji"/>
          <w:b/>
          <w:bCs/>
          <w:spacing w:val="5"/>
          <w:kern w:val="28"/>
          <w:lang w:val="en-IN"/>
        </w:rPr>
        <w:t>Privacy Policy Consent</w:t>
      </w:r>
      <w:r w:rsidRPr="00C110EF">
        <w:rPr>
          <w:rFonts w:eastAsiaTheme="majorEastAsia" w:cs="Segoe UI Emoji"/>
          <w:spacing w:val="5"/>
          <w:kern w:val="28"/>
          <w:lang w:val="en-IN"/>
        </w:rPr>
        <w:t xml:space="preserve"> – Required checkbox</w:t>
      </w:r>
      <w:r w:rsidR="00B64556">
        <w:rPr>
          <w:rFonts w:eastAsiaTheme="majorEastAsia" w:cs="Segoe UI Emoji"/>
          <w:spacing w:val="5"/>
          <w:kern w:val="28"/>
          <w:lang w:val="en-IN"/>
        </w:rPr>
        <w:t xml:space="preserve"> (Required)</w:t>
      </w:r>
    </w:p>
    <w:p w14:paraId="00413873" w14:textId="77777777" w:rsidR="00C110EF" w:rsidRPr="00C110EF" w:rsidRDefault="00000000" w:rsidP="00C110EF">
      <w:pPr>
        <w:rPr>
          <w:rFonts w:eastAsiaTheme="majorEastAsia" w:cs="Segoe UI Emoji"/>
          <w:spacing w:val="5"/>
          <w:kern w:val="28"/>
          <w:lang w:val="en-IN"/>
        </w:rPr>
      </w:pPr>
      <w:r>
        <w:rPr>
          <w:rFonts w:eastAsiaTheme="majorEastAsia" w:cs="Segoe UI Emoji"/>
          <w:spacing w:val="5"/>
          <w:kern w:val="28"/>
          <w:lang w:val="en-IN"/>
        </w:rPr>
        <w:pict w14:anchorId="33DA72C5">
          <v:rect id="_x0000_i1026" style="width:0;height:1.5pt" o:hralign="center" o:hrstd="t" o:hr="t" fillcolor="#a0a0a0" stroked="f"/>
        </w:pict>
      </w:r>
    </w:p>
    <w:p w14:paraId="611F4634" w14:textId="0FF2B6B0" w:rsidR="00C110EF" w:rsidRPr="00C110EF" w:rsidRDefault="00C110EF" w:rsidP="00C110EF">
      <w:pPr>
        <w:rPr>
          <w:rFonts w:eastAsiaTheme="majorEastAsia" w:cs="Segoe UI Emoji"/>
          <w:b/>
          <w:bCs/>
          <w:spacing w:val="5"/>
          <w:kern w:val="28"/>
          <w:lang w:val="en-IN"/>
        </w:rPr>
      </w:pPr>
      <w:r w:rsidRPr="00C110EF">
        <w:rPr>
          <w:rFonts w:eastAsiaTheme="majorEastAsia" w:cs="Segoe UI Emoji"/>
          <w:b/>
          <w:bCs/>
          <w:spacing w:val="5"/>
          <w:kern w:val="28"/>
          <w:lang w:val="en-IN"/>
        </w:rPr>
        <w:t>Success Scenario</w:t>
      </w:r>
    </w:p>
    <w:p w14:paraId="07D51C1A" w14:textId="77777777" w:rsidR="00C110EF" w:rsidRPr="00C110EF" w:rsidRDefault="00C110EF">
      <w:pPr>
        <w:numPr>
          <w:ilvl w:val="0"/>
          <w:numId w:val="8"/>
        </w:numPr>
        <w:rPr>
          <w:rFonts w:eastAsiaTheme="majorEastAsia" w:cs="Segoe UI Emoji"/>
          <w:spacing w:val="5"/>
          <w:kern w:val="28"/>
          <w:lang w:val="en-IN"/>
        </w:rPr>
      </w:pPr>
      <w:r w:rsidRPr="00C110EF">
        <w:rPr>
          <w:rFonts w:eastAsiaTheme="majorEastAsia" w:cs="Segoe UI Emoji"/>
          <w:spacing w:val="5"/>
          <w:kern w:val="28"/>
          <w:lang w:val="en-IN"/>
        </w:rPr>
        <w:t>All required fields are completed with valid values.</w:t>
      </w:r>
    </w:p>
    <w:p w14:paraId="15A3BFD4" w14:textId="77777777" w:rsidR="00C110EF" w:rsidRPr="00C110EF" w:rsidRDefault="00C110EF">
      <w:pPr>
        <w:numPr>
          <w:ilvl w:val="0"/>
          <w:numId w:val="8"/>
        </w:numPr>
        <w:rPr>
          <w:rFonts w:eastAsiaTheme="majorEastAsia" w:cs="Segoe UI Emoji"/>
          <w:spacing w:val="5"/>
          <w:kern w:val="28"/>
          <w:lang w:val="en-IN"/>
        </w:rPr>
      </w:pPr>
      <w:r w:rsidRPr="00C110EF">
        <w:rPr>
          <w:rFonts w:eastAsiaTheme="majorEastAsia" w:cs="Segoe UI Emoji"/>
          <w:spacing w:val="5"/>
          <w:kern w:val="28"/>
          <w:lang w:val="en-IN"/>
        </w:rPr>
        <w:t>Both consents are checked.</w:t>
      </w:r>
    </w:p>
    <w:p w14:paraId="4602EC33" w14:textId="77777777" w:rsidR="00C110EF" w:rsidRPr="00C110EF" w:rsidRDefault="00C110EF">
      <w:pPr>
        <w:numPr>
          <w:ilvl w:val="0"/>
          <w:numId w:val="8"/>
        </w:numPr>
        <w:rPr>
          <w:rFonts w:eastAsiaTheme="majorEastAsia" w:cs="Segoe UI Emoji"/>
          <w:spacing w:val="5"/>
          <w:kern w:val="28"/>
          <w:lang w:val="en-IN"/>
        </w:rPr>
      </w:pPr>
      <w:r w:rsidRPr="00C110EF">
        <w:rPr>
          <w:rFonts w:eastAsiaTheme="majorEastAsia" w:cs="Segoe UI Emoji"/>
          <w:spacing w:val="5"/>
          <w:kern w:val="28"/>
          <w:lang w:val="en-IN"/>
        </w:rPr>
        <w:t>User clicks “Register” and is:</w:t>
      </w:r>
    </w:p>
    <w:p w14:paraId="792C459A" w14:textId="77777777" w:rsidR="00C110EF" w:rsidRPr="00C110EF" w:rsidRDefault="00C110EF">
      <w:pPr>
        <w:numPr>
          <w:ilvl w:val="1"/>
          <w:numId w:val="8"/>
        </w:numPr>
        <w:rPr>
          <w:rFonts w:eastAsiaTheme="majorEastAsia" w:cs="Segoe UI Emoji"/>
          <w:spacing w:val="5"/>
          <w:kern w:val="28"/>
          <w:lang w:val="en-IN"/>
        </w:rPr>
      </w:pPr>
      <w:r w:rsidRPr="00C110EF">
        <w:rPr>
          <w:rFonts w:eastAsiaTheme="majorEastAsia" w:cs="Segoe UI Emoji"/>
          <w:spacing w:val="5"/>
          <w:kern w:val="28"/>
          <w:lang w:val="en-IN"/>
        </w:rPr>
        <w:t xml:space="preserve">Shown a </w:t>
      </w:r>
      <w:r w:rsidRPr="00C110EF">
        <w:rPr>
          <w:rFonts w:eastAsiaTheme="majorEastAsia" w:cs="Segoe UI Emoji"/>
          <w:b/>
          <w:bCs/>
          <w:spacing w:val="5"/>
          <w:kern w:val="28"/>
          <w:lang w:val="en-IN"/>
        </w:rPr>
        <w:t>success message</w:t>
      </w:r>
    </w:p>
    <w:p w14:paraId="3277266C" w14:textId="77777777" w:rsidR="00C110EF" w:rsidRPr="00C110EF" w:rsidRDefault="00C110EF">
      <w:pPr>
        <w:numPr>
          <w:ilvl w:val="1"/>
          <w:numId w:val="8"/>
        </w:numPr>
        <w:rPr>
          <w:rFonts w:eastAsiaTheme="majorEastAsia" w:cs="Segoe UI Emoji"/>
          <w:spacing w:val="5"/>
          <w:kern w:val="28"/>
          <w:lang w:val="en-IN"/>
        </w:rPr>
      </w:pPr>
      <w:r w:rsidRPr="00C110EF">
        <w:rPr>
          <w:rFonts w:eastAsiaTheme="majorEastAsia" w:cs="Segoe UI Emoji"/>
          <w:spacing w:val="5"/>
          <w:kern w:val="28"/>
          <w:lang w:val="en-IN"/>
        </w:rPr>
        <w:t xml:space="preserve">Redirected to the </w:t>
      </w:r>
      <w:r w:rsidRPr="00C110EF">
        <w:rPr>
          <w:rFonts w:eastAsiaTheme="majorEastAsia" w:cs="Segoe UI Emoji"/>
          <w:b/>
          <w:bCs/>
          <w:spacing w:val="5"/>
          <w:kern w:val="28"/>
          <w:lang w:val="en-IN"/>
        </w:rPr>
        <w:t>Create Password</w:t>
      </w:r>
      <w:r w:rsidRPr="00C110EF">
        <w:rPr>
          <w:rFonts w:eastAsiaTheme="majorEastAsia" w:cs="Segoe UI Emoji"/>
          <w:spacing w:val="5"/>
          <w:kern w:val="28"/>
          <w:lang w:val="en-IN"/>
        </w:rPr>
        <w:t xml:space="preserve"> page</w:t>
      </w:r>
    </w:p>
    <w:p w14:paraId="2009D248" w14:textId="77777777" w:rsidR="00C110EF" w:rsidRPr="00C110EF" w:rsidRDefault="00000000" w:rsidP="00C110EF">
      <w:pPr>
        <w:rPr>
          <w:rFonts w:eastAsiaTheme="majorEastAsia" w:cs="Segoe UI Emoji"/>
          <w:spacing w:val="5"/>
          <w:kern w:val="28"/>
          <w:lang w:val="en-IN"/>
        </w:rPr>
      </w:pPr>
      <w:r>
        <w:rPr>
          <w:rFonts w:eastAsiaTheme="majorEastAsia" w:cs="Segoe UI Emoji"/>
          <w:spacing w:val="5"/>
          <w:kern w:val="28"/>
          <w:lang w:val="en-IN"/>
        </w:rPr>
        <w:pict w14:anchorId="5E71D086">
          <v:rect id="_x0000_i1027" style="width:0;height:1.5pt" o:hralign="center" o:hrstd="t" o:hr="t" fillcolor="#a0a0a0" stroked="f"/>
        </w:pict>
      </w:r>
    </w:p>
    <w:p w14:paraId="0A316CE8" w14:textId="77777777" w:rsidR="00C110EF" w:rsidRDefault="00C110EF" w:rsidP="00C110EF">
      <w:pPr>
        <w:rPr>
          <w:rFonts w:ascii="Segoe UI Emoji" w:eastAsiaTheme="majorEastAsia" w:hAnsi="Segoe UI Emoji" w:cs="Segoe UI Emoji"/>
          <w:b/>
          <w:bCs/>
          <w:spacing w:val="5"/>
          <w:kern w:val="28"/>
          <w:lang w:val="en-IN"/>
        </w:rPr>
      </w:pPr>
    </w:p>
    <w:p w14:paraId="18E0E80C" w14:textId="77777777" w:rsidR="00C110EF" w:rsidRDefault="00C110EF" w:rsidP="00C110EF">
      <w:pPr>
        <w:rPr>
          <w:rFonts w:ascii="Segoe UI Emoji" w:eastAsiaTheme="majorEastAsia" w:hAnsi="Segoe UI Emoji" w:cs="Segoe UI Emoji"/>
          <w:b/>
          <w:bCs/>
          <w:spacing w:val="5"/>
          <w:kern w:val="28"/>
          <w:lang w:val="en-IN"/>
        </w:rPr>
      </w:pPr>
    </w:p>
    <w:p w14:paraId="4484D341" w14:textId="77777777" w:rsidR="00C110EF" w:rsidRDefault="00C110EF" w:rsidP="00C110EF">
      <w:pPr>
        <w:rPr>
          <w:rFonts w:ascii="Segoe UI Emoji" w:eastAsiaTheme="majorEastAsia" w:hAnsi="Segoe UI Emoji" w:cs="Segoe UI Emoji"/>
          <w:b/>
          <w:bCs/>
          <w:spacing w:val="5"/>
          <w:kern w:val="28"/>
          <w:lang w:val="en-IN"/>
        </w:rPr>
      </w:pPr>
    </w:p>
    <w:p w14:paraId="33D4CDDA" w14:textId="6D573C6D" w:rsidR="00C110EF" w:rsidRPr="00C110EF" w:rsidRDefault="00C110EF" w:rsidP="00C110EF">
      <w:pPr>
        <w:rPr>
          <w:rFonts w:ascii="Segoe UI Emoji" w:eastAsiaTheme="majorEastAsia" w:hAnsi="Segoe UI Emoji" w:cs="Segoe UI Emoji"/>
          <w:b/>
          <w:bCs/>
          <w:spacing w:val="5"/>
          <w:kern w:val="28"/>
          <w:lang w:val="en-IN"/>
        </w:rPr>
      </w:pPr>
      <w:r w:rsidRPr="00C110EF">
        <w:rPr>
          <w:rFonts w:eastAsiaTheme="majorEastAsia" w:cs="Segoe UI Emoji"/>
          <w:b/>
          <w:bCs/>
          <w:spacing w:val="5"/>
          <w:kern w:val="28"/>
          <w:lang w:val="en-IN"/>
        </w:rPr>
        <w:lastRenderedPageBreak/>
        <w:t xml:space="preserve"> Failure Scenarios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6"/>
        <w:gridCol w:w="5204"/>
      </w:tblGrid>
      <w:tr w:rsidR="00C110EF" w:rsidRPr="00C110EF" w14:paraId="498FB298" w14:textId="77777777" w:rsidTr="0007077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5E9F8CB" w14:textId="77777777" w:rsidR="00C110EF" w:rsidRPr="00C110EF" w:rsidRDefault="00C110EF" w:rsidP="00C110EF">
            <w:pPr>
              <w:rPr>
                <w:rFonts w:eastAsiaTheme="majorEastAsia" w:cs="Segoe UI Emoji"/>
                <w:b/>
                <w:bCs/>
                <w:spacing w:val="5"/>
                <w:kern w:val="28"/>
                <w:lang w:val="en-IN"/>
              </w:rPr>
            </w:pPr>
            <w:r w:rsidRPr="00C110EF">
              <w:rPr>
                <w:rFonts w:eastAsiaTheme="majorEastAsia" w:cs="Segoe UI Emoji"/>
                <w:b/>
                <w:bCs/>
                <w:spacing w:val="5"/>
                <w:kern w:val="28"/>
                <w:lang w:val="en-IN"/>
              </w:rPr>
              <w:t>Condition</w:t>
            </w:r>
          </w:p>
        </w:tc>
        <w:tc>
          <w:tcPr>
            <w:tcW w:w="0" w:type="auto"/>
            <w:vAlign w:val="center"/>
            <w:hideMark/>
          </w:tcPr>
          <w:p w14:paraId="7BFA39FE" w14:textId="77777777" w:rsidR="00C110EF" w:rsidRPr="00C110EF" w:rsidRDefault="00C110EF" w:rsidP="00C110EF">
            <w:pPr>
              <w:rPr>
                <w:rFonts w:eastAsiaTheme="majorEastAsia" w:cs="Segoe UI Emoji"/>
                <w:b/>
                <w:bCs/>
                <w:spacing w:val="5"/>
                <w:kern w:val="28"/>
                <w:lang w:val="en-IN"/>
              </w:rPr>
            </w:pPr>
            <w:r w:rsidRPr="00C110EF">
              <w:rPr>
                <w:rFonts w:eastAsiaTheme="majorEastAsia" w:cs="Segoe UI Emoji"/>
                <w:b/>
                <w:bCs/>
                <w:spacing w:val="5"/>
                <w:kern w:val="28"/>
                <w:lang w:val="en-IN"/>
              </w:rPr>
              <w:t>Error Message or Behavior</w:t>
            </w:r>
          </w:p>
        </w:tc>
      </w:tr>
      <w:tr w:rsidR="00C110EF" w:rsidRPr="00C110EF" w14:paraId="42F8DDC7" w14:textId="77777777" w:rsidTr="000707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C34BA9" w14:textId="77777777" w:rsidR="00C110EF" w:rsidRPr="00C110EF" w:rsidRDefault="00C110EF" w:rsidP="00C110EF">
            <w:pPr>
              <w:rPr>
                <w:rFonts w:eastAsiaTheme="majorEastAsia" w:cs="Segoe UI Emoji"/>
                <w:spacing w:val="5"/>
                <w:kern w:val="28"/>
                <w:lang w:val="en-IN"/>
              </w:rPr>
            </w:pPr>
            <w:r w:rsidRPr="00C110EF">
              <w:rPr>
                <w:rFonts w:eastAsiaTheme="majorEastAsia" w:cs="Segoe UI Emoji"/>
                <w:spacing w:val="5"/>
                <w:kern w:val="28"/>
                <w:lang w:val="en-IN"/>
              </w:rPr>
              <w:t>Any required field is empty</w:t>
            </w:r>
          </w:p>
        </w:tc>
        <w:tc>
          <w:tcPr>
            <w:tcW w:w="0" w:type="auto"/>
            <w:vAlign w:val="center"/>
            <w:hideMark/>
          </w:tcPr>
          <w:p w14:paraId="673A4F16" w14:textId="77777777" w:rsidR="00C110EF" w:rsidRPr="00C110EF" w:rsidRDefault="00C110EF" w:rsidP="00C110EF">
            <w:pPr>
              <w:rPr>
                <w:rFonts w:eastAsiaTheme="majorEastAsia" w:cs="Segoe UI Emoji"/>
                <w:spacing w:val="5"/>
                <w:kern w:val="28"/>
                <w:lang w:val="en-IN"/>
              </w:rPr>
            </w:pPr>
            <w:r w:rsidRPr="00C110EF">
              <w:rPr>
                <w:rFonts w:eastAsiaTheme="majorEastAsia" w:cs="Segoe UI Emoji"/>
                <w:spacing w:val="5"/>
                <w:kern w:val="28"/>
                <w:lang w:val="en-IN"/>
              </w:rPr>
              <w:t>Highlight field with message: “This field is required.”</w:t>
            </w:r>
          </w:p>
        </w:tc>
      </w:tr>
      <w:tr w:rsidR="00C110EF" w:rsidRPr="00C110EF" w14:paraId="1BAB8D25" w14:textId="77777777" w:rsidTr="000707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60EC83" w14:textId="77777777" w:rsidR="00C110EF" w:rsidRPr="00C110EF" w:rsidRDefault="00C110EF" w:rsidP="00C110EF">
            <w:pPr>
              <w:rPr>
                <w:rFonts w:eastAsiaTheme="majorEastAsia" w:cs="Segoe UI Emoji"/>
                <w:spacing w:val="5"/>
                <w:kern w:val="28"/>
                <w:lang w:val="en-IN"/>
              </w:rPr>
            </w:pPr>
            <w:r w:rsidRPr="00C110EF">
              <w:rPr>
                <w:rFonts w:eastAsiaTheme="majorEastAsia" w:cs="Segoe UI Emoji"/>
                <w:spacing w:val="5"/>
                <w:kern w:val="28"/>
                <w:lang w:val="en-IN"/>
              </w:rPr>
              <w:t>Invalid email format</w:t>
            </w:r>
          </w:p>
        </w:tc>
        <w:tc>
          <w:tcPr>
            <w:tcW w:w="0" w:type="auto"/>
            <w:vAlign w:val="center"/>
            <w:hideMark/>
          </w:tcPr>
          <w:p w14:paraId="015E59E6" w14:textId="77777777" w:rsidR="00C110EF" w:rsidRPr="00C110EF" w:rsidRDefault="00C110EF" w:rsidP="00C110EF">
            <w:pPr>
              <w:rPr>
                <w:rFonts w:eastAsiaTheme="majorEastAsia" w:cs="Segoe UI Emoji"/>
                <w:spacing w:val="5"/>
                <w:kern w:val="28"/>
                <w:lang w:val="en-IN"/>
              </w:rPr>
            </w:pPr>
            <w:r w:rsidRPr="00C110EF">
              <w:rPr>
                <w:rFonts w:eastAsiaTheme="majorEastAsia" w:cs="Segoe UI Emoji"/>
                <w:spacing w:val="5"/>
                <w:kern w:val="28"/>
                <w:lang w:val="en-IN"/>
              </w:rPr>
              <w:t>Show message: “Enter a valid email address.”</w:t>
            </w:r>
          </w:p>
        </w:tc>
      </w:tr>
      <w:tr w:rsidR="00C110EF" w:rsidRPr="00C110EF" w14:paraId="06090B65" w14:textId="77777777" w:rsidTr="000707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528DF3" w14:textId="77777777" w:rsidR="00C110EF" w:rsidRPr="00C110EF" w:rsidRDefault="00C110EF" w:rsidP="00C110EF">
            <w:pPr>
              <w:rPr>
                <w:rFonts w:eastAsiaTheme="majorEastAsia" w:cs="Segoe UI Emoji"/>
                <w:spacing w:val="5"/>
                <w:kern w:val="28"/>
                <w:lang w:val="en-IN"/>
              </w:rPr>
            </w:pPr>
            <w:r w:rsidRPr="00C110EF">
              <w:rPr>
                <w:rFonts w:eastAsiaTheme="majorEastAsia" w:cs="Segoe UI Emoji"/>
                <w:spacing w:val="5"/>
                <w:kern w:val="28"/>
                <w:lang w:val="en-IN"/>
              </w:rPr>
              <w:t>Invalid mobile number</w:t>
            </w:r>
          </w:p>
        </w:tc>
        <w:tc>
          <w:tcPr>
            <w:tcW w:w="0" w:type="auto"/>
            <w:vAlign w:val="center"/>
            <w:hideMark/>
          </w:tcPr>
          <w:p w14:paraId="3D1C6986" w14:textId="77777777" w:rsidR="00C110EF" w:rsidRPr="00C110EF" w:rsidRDefault="00C110EF" w:rsidP="00C110EF">
            <w:pPr>
              <w:rPr>
                <w:rFonts w:eastAsiaTheme="majorEastAsia" w:cs="Segoe UI Emoji"/>
                <w:spacing w:val="5"/>
                <w:kern w:val="28"/>
                <w:lang w:val="en-IN"/>
              </w:rPr>
            </w:pPr>
            <w:r w:rsidRPr="00C110EF">
              <w:rPr>
                <w:rFonts w:eastAsiaTheme="majorEastAsia" w:cs="Segoe UI Emoji"/>
                <w:spacing w:val="5"/>
                <w:kern w:val="28"/>
                <w:lang w:val="en-IN"/>
              </w:rPr>
              <w:t>Show message: “Enter a valid phone number.”</w:t>
            </w:r>
          </w:p>
        </w:tc>
      </w:tr>
      <w:tr w:rsidR="00C110EF" w:rsidRPr="00C110EF" w14:paraId="6F84BC24" w14:textId="77777777" w:rsidTr="000707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06C50F" w14:textId="77777777" w:rsidR="00C110EF" w:rsidRPr="00C110EF" w:rsidRDefault="00C110EF" w:rsidP="00C110EF">
            <w:pPr>
              <w:rPr>
                <w:rFonts w:eastAsiaTheme="majorEastAsia" w:cs="Segoe UI Emoji"/>
                <w:spacing w:val="5"/>
                <w:kern w:val="28"/>
                <w:lang w:val="en-IN"/>
              </w:rPr>
            </w:pPr>
            <w:r w:rsidRPr="00C110EF">
              <w:rPr>
                <w:rFonts w:eastAsiaTheme="majorEastAsia" w:cs="Segoe UI Emoji"/>
                <w:spacing w:val="5"/>
                <w:kern w:val="28"/>
                <w:lang w:val="en-IN"/>
              </w:rPr>
              <w:t>Title, Country, or Academic Degree not selected</w:t>
            </w:r>
          </w:p>
        </w:tc>
        <w:tc>
          <w:tcPr>
            <w:tcW w:w="0" w:type="auto"/>
            <w:vAlign w:val="center"/>
            <w:hideMark/>
          </w:tcPr>
          <w:p w14:paraId="32C2A019" w14:textId="77777777" w:rsidR="00C110EF" w:rsidRPr="00C110EF" w:rsidRDefault="00C110EF" w:rsidP="00C110EF">
            <w:pPr>
              <w:rPr>
                <w:rFonts w:eastAsiaTheme="majorEastAsia" w:cs="Segoe UI Emoji"/>
                <w:spacing w:val="5"/>
                <w:kern w:val="28"/>
                <w:lang w:val="en-IN"/>
              </w:rPr>
            </w:pPr>
            <w:r w:rsidRPr="00C110EF">
              <w:rPr>
                <w:rFonts w:eastAsiaTheme="majorEastAsia" w:cs="Segoe UI Emoji"/>
                <w:spacing w:val="5"/>
                <w:kern w:val="28"/>
                <w:lang w:val="en-IN"/>
              </w:rPr>
              <w:t>Show message: “Please select an option.”</w:t>
            </w:r>
          </w:p>
        </w:tc>
      </w:tr>
      <w:tr w:rsidR="00C110EF" w:rsidRPr="00C110EF" w14:paraId="3C9590CD" w14:textId="77777777" w:rsidTr="000707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32A1D8" w14:textId="77777777" w:rsidR="00C110EF" w:rsidRPr="00C110EF" w:rsidRDefault="00C110EF" w:rsidP="00C110EF">
            <w:pPr>
              <w:rPr>
                <w:rFonts w:eastAsiaTheme="majorEastAsia" w:cs="Segoe UI Emoji"/>
                <w:spacing w:val="5"/>
                <w:kern w:val="28"/>
                <w:lang w:val="en-IN"/>
              </w:rPr>
            </w:pPr>
            <w:r w:rsidRPr="00C110EF">
              <w:rPr>
                <w:rFonts w:eastAsiaTheme="majorEastAsia" w:cs="Segoe UI Emoji"/>
                <w:spacing w:val="5"/>
                <w:kern w:val="28"/>
                <w:lang w:val="en-IN"/>
              </w:rPr>
              <w:t>Data Protection Consent not checked</w:t>
            </w:r>
          </w:p>
        </w:tc>
        <w:tc>
          <w:tcPr>
            <w:tcW w:w="0" w:type="auto"/>
            <w:vAlign w:val="center"/>
            <w:hideMark/>
          </w:tcPr>
          <w:p w14:paraId="7B77C38A" w14:textId="77777777" w:rsidR="00C110EF" w:rsidRPr="00C110EF" w:rsidRDefault="00C110EF" w:rsidP="00C110EF">
            <w:pPr>
              <w:rPr>
                <w:rFonts w:eastAsiaTheme="majorEastAsia" w:cs="Segoe UI Emoji"/>
                <w:spacing w:val="5"/>
                <w:kern w:val="28"/>
                <w:lang w:val="en-IN"/>
              </w:rPr>
            </w:pPr>
            <w:r w:rsidRPr="00C110EF">
              <w:rPr>
                <w:rFonts w:eastAsiaTheme="majorEastAsia" w:cs="Segoe UI Emoji"/>
                <w:spacing w:val="5"/>
                <w:kern w:val="28"/>
                <w:lang w:val="en-IN"/>
              </w:rPr>
              <w:t>Prevent form submission, show: “You must agree to data protection terms.”</w:t>
            </w:r>
          </w:p>
        </w:tc>
      </w:tr>
      <w:tr w:rsidR="00C110EF" w:rsidRPr="00C110EF" w14:paraId="3BC1F54E" w14:textId="77777777" w:rsidTr="0007077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E0D220" w14:textId="77777777" w:rsidR="00C110EF" w:rsidRPr="00C110EF" w:rsidRDefault="00C110EF" w:rsidP="00C110EF">
            <w:pPr>
              <w:rPr>
                <w:rFonts w:eastAsiaTheme="majorEastAsia" w:cs="Segoe UI Emoji"/>
                <w:spacing w:val="5"/>
                <w:kern w:val="28"/>
                <w:lang w:val="en-IN"/>
              </w:rPr>
            </w:pPr>
            <w:r w:rsidRPr="00C110EF">
              <w:rPr>
                <w:rFonts w:eastAsiaTheme="majorEastAsia" w:cs="Segoe UI Emoji"/>
                <w:spacing w:val="5"/>
                <w:kern w:val="28"/>
                <w:lang w:val="en-IN"/>
              </w:rPr>
              <w:t>Privacy Consent not checked</w:t>
            </w:r>
          </w:p>
        </w:tc>
        <w:tc>
          <w:tcPr>
            <w:tcW w:w="0" w:type="auto"/>
            <w:vAlign w:val="center"/>
            <w:hideMark/>
          </w:tcPr>
          <w:p w14:paraId="5BEA04AB" w14:textId="77777777" w:rsidR="00C110EF" w:rsidRPr="00C110EF" w:rsidRDefault="00C110EF" w:rsidP="00C110EF">
            <w:pPr>
              <w:rPr>
                <w:rFonts w:eastAsiaTheme="majorEastAsia" w:cs="Segoe UI Emoji"/>
                <w:spacing w:val="5"/>
                <w:kern w:val="28"/>
                <w:lang w:val="en-IN"/>
              </w:rPr>
            </w:pPr>
            <w:r w:rsidRPr="00C110EF">
              <w:rPr>
                <w:rFonts w:eastAsiaTheme="majorEastAsia" w:cs="Segoe UI Emoji"/>
                <w:spacing w:val="5"/>
                <w:kern w:val="28"/>
                <w:lang w:val="en-IN"/>
              </w:rPr>
              <w:t>Prevent form submission, show: “You must agree to the privacy policy.”</w:t>
            </w:r>
          </w:p>
        </w:tc>
      </w:tr>
    </w:tbl>
    <w:p w14:paraId="31365DA6" w14:textId="7D8E49B4" w:rsidR="008A51AE" w:rsidRPr="00C110EF" w:rsidRDefault="008A51AE" w:rsidP="00C110EF"/>
    <w:sectPr w:rsidR="008A51AE" w:rsidRPr="00C110EF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31327" w14:textId="77777777" w:rsidR="00BD489C" w:rsidRDefault="00BD489C" w:rsidP="00B64556">
      <w:pPr>
        <w:spacing w:after="0" w:line="240" w:lineRule="auto"/>
      </w:pPr>
      <w:r>
        <w:separator/>
      </w:r>
    </w:p>
  </w:endnote>
  <w:endnote w:type="continuationSeparator" w:id="0">
    <w:p w14:paraId="7108F399" w14:textId="77777777" w:rsidR="00BD489C" w:rsidRDefault="00BD489C" w:rsidP="00B64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E40E" w14:textId="77777777" w:rsidR="00BD489C" w:rsidRDefault="00BD489C" w:rsidP="00B64556">
      <w:pPr>
        <w:spacing w:after="0" w:line="240" w:lineRule="auto"/>
      </w:pPr>
      <w:r>
        <w:separator/>
      </w:r>
    </w:p>
  </w:footnote>
  <w:footnote w:type="continuationSeparator" w:id="0">
    <w:p w14:paraId="218EFA25" w14:textId="77777777" w:rsidR="00BD489C" w:rsidRDefault="00BD489C" w:rsidP="00B64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2D62" w14:textId="0AE3D049" w:rsidR="003342FC" w:rsidRDefault="003342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331468D"/>
    <w:multiLevelType w:val="multilevel"/>
    <w:tmpl w:val="C5503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972DD9"/>
    <w:multiLevelType w:val="multilevel"/>
    <w:tmpl w:val="3F8A0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6550837">
    <w:abstractNumId w:val="5"/>
  </w:num>
  <w:num w:numId="2" w16cid:durableId="1770469051">
    <w:abstractNumId w:val="3"/>
  </w:num>
  <w:num w:numId="3" w16cid:durableId="50736142">
    <w:abstractNumId w:val="2"/>
  </w:num>
  <w:num w:numId="4" w16cid:durableId="341128549">
    <w:abstractNumId w:val="4"/>
  </w:num>
  <w:num w:numId="5" w16cid:durableId="1750350670">
    <w:abstractNumId w:val="1"/>
  </w:num>
  <w:num w:numId="6" w16cid:durableId="521013611">
    <w:abstractNumId w:val="0"/>
  </w:num>
  <w:num w:numId="7" w16cid:durableId="2099934620">
    <w:abstractNumId w:val="7"/>
  </w:num>
  <w:num w:numId="8" w16cid:durableId="972446797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7077D"/>
    <w:rsid w:val="0015074B"/>
    <w:rsid w:val="00275B08"/>
    <w:rsid w:val="0029639D"/>
    <w:rsid w:val="00326F90"/>
    <w:rsid w:val="003342FC"/>
    <w:rsid w:val="003F3209"/>
    <w:rsid w:val="003F746A"/>
    <w:rsid w:val="00405786"/>
    <w:rsid w:val="00433546"/>
    <w:rsid w:val="00564262"/>
    <w:rsid w:val="005B42E8"/>
    <w:rsid w:val="006A75C5"/>
    <w:rsid w:val="00700E17"/>
    <w:rsid w:val="00787019"/>
    <w:rsid w:val="0083769F"/>
    <w:rsid w:val="008A51AE"/>
    <w:rsid w:val="008E53AF"/>
    <w:rsid w:val="009566BB"/>
    <w:rsid w:val="00A66616"/>
    <w:rsid w:val="00AA1D8D"/>
    <w:rsid w:val="00B129B7"/>
    <w:rsid w:val="00B47730"/>
    <w:rsid w:val="00B64556"/>
    <w:rsid w:val="00B8166D"/>
    <w:rsid w:val="00BD489C"/>
    <w:rsid w:val="00C110EF"/>
    <w:rsid w:val="00CB0664"/>
    <w:rsid w:val="00CE79F0"/>
    <w:rsid w:val="00D24160"/>
    <w:rsid w:val="00D358BD"/>
    <w:rsid w:val="00D847A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120F99"/>
  <w14:defaultImageDpi w14:val="300"/>
  <w15:docId w15:val="{75A47FB6-D36C-42D9-B50B-1D7B6BF45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1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1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4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25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Madhura Naik</cp:lastModifiedBy>
  <cp:revision>8</cp:revision>
  <dcterms:created xsi:type="dcterms:W3CDTF">2025-06-06T06:41:00Z</dcterms:created>
  <dcterms:modified xsi:type="dcterms:W3CDTF">2025-06-06T07:11:00Z</dcterms:modified>
  <cp:category/>
</cp:coreProperties>
</file>